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«Славнефть-ЯНОС»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>__________________ И.П.Будалова</w:t>
            </w:r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 xml:space="preserve">Председатель Тендерной комиссии </w:t>
            </w:r>
            <w:r w:rsidR="009A79DA">
              <w:br/>
            </w:r>
            <w:r>
              <w:t>ООО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>__________________ А.И.Клочихин</w:t>
            </w:r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67735E">
        <w:rPr>
          <w:b/>
          <w:color w:val="000000"/>
        </w:rPr>
        <w:t xml:space="preserve"> </w:t>
      </w:r>
      <w:r w:rsidR="00900B78">
        <w:rPr>
          <w:b/>
          <w:color w:val="000000"/>
        </w:rPr>
        <w:t>19</w:t>
      </w:r>
      <w:r w:rsidR="0067735E">
        <w:rPr>
          <w:b/>
          <w:color w:val="000000"/>
        </w:rPr>
        <w:t>-ДО-201</w:t>
      </w:r>
      <w:r w:rsidR="00334DE1">
        <w:rPr>
          <w:b/>
          <w:color w:val="000000"/>
        </w:rPr>
        <w:t>7</w:t>
      </w:r>
      <w:r w:rsidRPr="00A7548F">
        <w:rPr>
          <w:color w:val="000000"/>
        </w:rPr>
        <w:t>от «</w:t>
      </w:r>
      <w:r w:rsidR="00900B78">
        <w:rPr>
          <w:color w:val="000000"/>
        </w:rPr>
        <w:t>20» января</w:t>
      </w:r>
      <w:r w:rsidRPr="00DE15B5">
        <w:t xml:space="preserve"> 201</w:t>
      </w:r>
      <w:r w:rsidR="00C84464">
        <w:t>7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«Славнефть-ЯНОС»,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9E0E16">
        <w:rPr>
          <w:rFonts w:ascii="Times New Roman" w:hAnsi="Times New Roman" w:cs="Times New Roman"/>
          <w:sz w:val="24"/>
          <w:szCs w:val="24"/>
        </w:rPr>
        <w:t>на</w:t>
      </w:r>
      <w:r w:rsidR="00594307">
        <w:rPr>
          <w:rFonts w:ascii="Times New Roman" w:hAnsi="Times New Roman" w:cs="Times New Roman"/>
          <w:sz w:val="24"/>
          <w:szCs w:val="24"/>
        </w:rPr>
        <w:t xml:space="preserve"> </w:t>
      </w:r>
      <w:r w:rsidR="001C6B90">
        <w:rPr>
          <w:rFonts w:ascii="Times New Roman" w:hAnsi="Times New Roman" w:cs="Times New Roman"/>
          <w:b/>
          <w:sz w:val="24"/>
          <w:szCs w:val="24"/>
        </w:rPr>
        <w:t>Выполнение работ по реконструкции</w:t>
      </w:r>
      <w:r w:rsidR="00FF3E8D">
        <w:rPr>
          <w:rFonts w:ascii="Times New Roman" w:hAnsi="Times New Roman" w:cs="Times New Roman"/>
          <w:b/>
          <w:sz w:val="24"/>
          <w:szCs w:val="24"/>
        </w:rPr>
        <w:t xml:space="preserve"> фасада главного корпуса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ООО «СП «ЯНОС» в соответствии с техническим заданием</w:t>
      </w:r>
      <w:r w:rsidR="00594307">
        <w:rPr>
          <w:rFonts w:ascii="Times New Roman" w:hAnsi="Times New Roman" w:cs="Times New Roman"/>
          <w:b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до (указать требуемый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апряля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«Славнефть-ЯНОС»).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19-ДО-2017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Конверт доставляется представителем Претендента, экспресс-почтой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скан-образов (файл в формате .pdf) на электронный адрес </w:t>
      </w:r>
      <w:hyperlink r:id="rId8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84464">
        <w:rPr>
          <w:rFonts w:ascii="Times New Roman" w:eastAsia="Times New Roman" w:hAnsi="Times New Roman" w:cs="Times New Roman"/>
          <w:sz w:val="24"/>
          <w:szCs w:val="24"/>
        </w:rPr>
        <w:t>Прохоренко Александр Петро</w:t>
      </w:r>
      <w:r>
        <w:rPr>
          <w:rFonts w:ascii="Times New Roman" w:eastAsia="Times New Roman" w:hAnsi="Times New Roman" w:cs="Times New Roman"/>
          <w:sz w:val="24"/>
          <w:szCs w:val="24"/>
        </w:rPr>
        <w:t>вич</w:t>
      </w:r>
    </w:p>
    <w:p w:rsidR="00A71FC0" w:rsidRPr="00660ACD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537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0-7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cp-yanos@yandex.ru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900B78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900B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.: (4852) 49-82-64,  E-mail: </w:t>
      </w:r>
      <w:hyperlink r:id="rId9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900B7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00B78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="00D24CE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C6B90">
        <w:rPr>
          <w:rFonts w:ascii="Times New Roman" w:hAnsi="Times New Roman" w:cs="Times New Roman"/>
          <w:b/>
          <w:sz w:val="24"/>
          <w:szCs w:val="24"/>
        </w:rPr>
        <w:t>выполнение работ по реконструкции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фаса</w:t>
      </w:r>
      <w:r w:rsidR="001C6B90">
        <w:rPr>
          <w:rFonts w:ascii="Times New Roman" w:hAnsi="Times New Roman" w:cs="Times New Roman"/>
          <w:b/>
          <w:sz w:val="24"/>
          <w:szCs w:val="24"/>
        </w:rPr>
        <w:t xml:space="preserve">да главного корпуса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право ООО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900B78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0.35pt;margin-top:-15.85pt;width:99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<v:textbox>
              <w:txbxContent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НА БЛАНКЕ</w:t>
                  </w:r>
                </w:p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Исх. номер</w:t>
                  </w:r>
                </w:p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Дата</w:t>
                  </w:r>
                </w:p>
              </w:txbxContent>
            </v:textbox>
          </v:shape>
        </w:pic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 ,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660ACD" w:rsidRPr="00572A5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 направляет настоящую оферту ОАО «Славнефть-ЯНОС» с целью заключения договора на </w:t>
      </w:r>
      <w:r w:rsidR="001C6B90">
        <w:rPr>
          <w:rFonts w:ascii="Times New Roman" w:hAnsi="Times New Roman" w:cs="Times New Roman"/>
          <w:sz w:val="24"/>
          <w:szCs w:val="24"/>
        </w:rPr>
        <w:t xml:space="preserve">Реконструкцию фасада главного корпуса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1"/>
        <w:gridCol w:w="5511"/>
      </w:tblGrid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900B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1C6B9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D24CEE">
        <w:rPr>
          <w:rFonts w:ascii="Times New Roman" w:hAnsi="Times New Roman" w:cs="Times New Roman"/>
          <w:sz w:val="24"/>
          <w:szCs w:val="24"/>
        </w:rPr>
        <w:t xml:space="preserve"> фасада главного корпуса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C6B90">
        <w:rPr>
          <w:rFonts w:ascii="Times New Roman" w:hAnsi="Times New Roman" w:cs="Times New Roman"/>
          <w:sz w:val="24"/>
          <w:szCs w:val="24"/>
        </w:rPr>
        <w:t>Реконструкция</w:t>
      </w:r>
      <w:r w:rsidR="00D24CEE">
        <w:rPr>
          <w:rFonts w:ascii="Times New Roman" w:hAnsi="Times New Roman" w:cs="Times New Roman"/>
          <w:sz w:val="24"/>
          <w:szCs w:val="24"/>
        </w:rPr>
        <w:t xml:space="preserve"> фасада главного корпуса 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9E0E16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>20 августа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334DE1" w:rsidP="0033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ограниченной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Ответственностью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«Санаторий</w:t>
      </w:r>
      <w:r w:rsidR="00FF3E8D">
        <w:rPr>
          <w:rFonts w:ascii="Times New Roman" w:eastAsia="Calibri" w:hAnsi="Times New Roman" w:cs="Times New Roman"/>
          <w:sz w:val="24"/>
          <w:szCs w:val="24"/>
        </w:rPr>
        <w:t>-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>офилакторий «ЯНОС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>150522 Ярославская обл.,Ярославский р-н, п. пансионата«Ярославль», санаторий-профилакторий</w:t>
      </w:r>
      <w:r w:rsidR="007D0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Выдаваемая техническая документация: </w:t>
      </w:r>
      <w:r w:rsidR="009E0E16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отказа или уклонения Победителя отбора от подписания договора подряда Победитель будет обязан,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неустойки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AB7122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C6B90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1C6B90">
        <w:rPr>
          <w:rFonts w:ascii="Times New Roman" w:eastAsia="Times New Roman" w:hAnsi="Times New Roman" w:cs="Times New Roman"/>
          <w:bCs/>
        </w:rPr>
        <w:t>Заказчика выполняет комплекс работ по реконструкции фасада главного корпуса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AB7122">
        <w:rPr>
          <w:rFonts w:ascii="Times New Roman" w:hAnsi="Times New Roman" w:cs="Times New Roman"/>
          <w:sz w:val="24"/>
          <w:szCs w:val="24"/>
        </w:rPr>
        <w:t>ООО «СП ЯНОС»</w:t>
      </w:r>
      <w:r w:rsidR="00E77ACC">
        <w:rPr>
          <w:rFonts w:ascii="Times New Roman" w:hAnsi="Times New Roman" w:cs="Times New Roman"/>
          <w:sz w:val="24"/>
          <w:szCs w:val="24"/>
        </w:rPr>
        <w:t>, на основании Технического задания заказчика, указанного в приложении № 1.</w:t>
      </w:r>
      <w:r w:rsidR="001C6B9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660ACD">
        <w:rPr>
          <w:rFonts w:ascii="Times New Roman" w:eastAsia="Times New Roman" w:hAnsi="Times New Roman" w:cs="Times New Roman"/>
        </w:rPr>
        <w:t xml:space="preserve">20 апреля </w:t>
      </w:r>
      <w:r w:rsidRPr="002C756D">
        <w:rPr>
          <w:rFonts w:ascii="Times New Roman" w:eastAsia="Times New Roman" w:hAnsi="Times New Roman" w:cs="Times New Roman"/>
        </w:rPr>
        <w:t>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660ACD">
        <w:rPr>
          <w:rFonts w:ascii="Times New Roman" w:eastAsia="Times New Roman" w:hAnsi="Times New Roman" w:cs="Times New Roman"/>
        </w:rPr>
        <w:t>20 августа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="00E77ACC">
        <w:rPr>
          <w:rFonts w:ascii="Times New Roman" w:eastAsia="Times New Roman" w:hAnsi="Times New Roman" w:cs="Times New Roman"/>
          <w:color w:val="000000"/>
        </w:rPr>
        <w:t xml:space="preserve"> по реконструкции фасада главного корпуса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E77ACC">
        <w:rPr>
          <w:rFonts w:ascii="Times New Roman" w:eastAsia="Times New Roman" w:hAnsi="Times New Roman" w:cs="Times New Roman"/>
        </w:rPr>
        <w:t>7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7D0737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Стоимость работ </w:t>
      </w:r>
      <w:r w:rsidR="005F247D"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="005F247D"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="005F247D" w:rsidRPr="005F247D">
        <w:rPr>
          <w:rFonts w:ascii="Times New Roman" w:eastAsia="Times New Roman" w:hAnsi="Times New Roman" w:cs="Times New Roman"/>
          <w:bCs/>
        </w:rPr>
        <w:t xml:space="preserve">, </w:t>
      </w:r>
      <w:r w:rsidR="005F247D"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</w:t>
      </w:r>
      <w:r w:rsidRPr="005F247D">
        <w:rPr>
          <w:rFonts w:ascii="Times New Roman" w:eastAsia="Times New Roman" w:hAnsi="Times New Roman" w:cs="Times New Roman"/>
        </w:rPr>
        <w:lastRenderedPageBreak/>
        <w:t>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случае,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</w:r>
      <w:r w:rsidR="00FF3E8D">
        <w:rPr>
          <w:rFonts w:ascii="Times New Roman" w:eastAsia="Times New Roman" w:hAnsi="Times New Roman" w:cs="Times New Roman"/>
        </w:rPr>
        <w:t>Положение  о пропускном и внутри</w:t>
      </w:r>
      <w:r w:rsidRPr="005F247D">
        <w:rPr>
          <w:rFonts w:ascii="Times New Roman" w:eastAsia="Times New Roman" w:hAnsi="Times New Roman" w:cs="Times New Roman"/>
        </w:rPr>
        <w:t>объектовом</w:t>
      </w:r>
      <w:r w:rsidR="00FF3E8D">
        <w:rPr>
          <w:rFonts w:ascii="Times New Roman" w:eastAsia="Times New Roman" w:hAnsi="Times New Roman" w:cs="Times New Roman"/>
        </w:rPr>
        <w:t xml:space="preserve">  </w:t>
      </w:r>
      <w:r w:rsidRPr="005F247D">
        <w:rPr>
          <w:rFonts w:ascii="Times New Roman" w:eastAsia="Times New Roman" w:hAnsi="Times New Roman" w:cs="Times New Roman"/>
        </w:rPr>
        <w:t xml:space="preserve">режимах </w:t>
      </w:r>
      <w:r w:rsidR="00FF3E8D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4.7. Названные в п.п.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4.11. В случае привлечения Подрядчиком (субподрядчиками) для выполнения работ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4.15. Заказчик вправе в любое время осуществлять контроль за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4.22. 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7.4. По завершению выполнения работ 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1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>0 дней оплачивает Подрядчику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случае,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>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900B78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pict>
          <v:shape id="Text Box 4" o:spid="_x0000_s1027" type="#_x0000_t202" style="position:absolute;left:0;text-align:left;margin-left:54.9pt;margin-top:17.75pt;width:506.7pt;height:154.3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29"/>
                    <w:gridCol w:w="4394"/>
                  </w:tblGrid>
                  <w:tr w:rsidR="003410AE" w:rsidRPr="00F84D66" w:rsidTr="000A6375">
                    <w:trPr>
                      <w:trHeight w:val="360"/>
                    </w:trPr>
                    <w:tc>
                      <w:tcPr>
                        <w:tcW w:w="5529" w:type="dxa"/>
                      </w:tcPr>
                      <w:p w:rsidR="003410AE" w:rsidRPr="003B0191" w:rsidRDefault="003410AE" w:rsidP="002D7062">
                        <w:pPr>
                          <w:spacing w:after="0" w:line="240" w:lineRule="auto"/>
                          <w:ind w:left="-720" w:firstLine="72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ООО "СП "ЯНОС"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150522,  Ярославская обл., Ярославский р-он,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п/оКрасные Ткачи, санаторий-профилакторий 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«ЯНОС» ,дом 1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Р/счет 40702810402001099190</w:t>
                        </w:r>
                      </w:p>
                      <w:p w:rsidR="003410AE" w:rsidRDefault="003410AE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Филиал АКБ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«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ЕврофинансМоснарбанк, Ярославль </w:t>
                        </w:r>
                      </w:p>
                      <w:p w:rsidR="003410AE" w:rsidRPr="003B0191" w:rsidRDefault="003410AE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г. Ярославль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ИНН 7627025663 КПП 762701001</w:t>
                        </w:r>
                      </w:p>
                      <w:p w:rsidR="003410AE" w:rsidRPr="003B0191" w:rsidRDefault="003410AE" w:rsidP="005F247D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К/счет 30101810300000000731</w:t>
                        </w:r>
                      </w:p>
                      <w:p w:rsidR="003410AE" w:rsidRPr="003B0191" w:rsidRDefault="003410AE" w:rsidP="003B0191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БИК 047888731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ОКПО 49409137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ОГРН 1037602610100</w:t>
                        </w:r>
                      </w:p>
                      <w:p w:rsidR="003410AE" w:rsidRPr="00423FAA" w:rsidRDefault="00572A58" w:rsidP="003B0191">
                        <w:pPr>
                          <w:spacing w:after="0"/>
                          <w:ind w:left="-720" w:firstLine="72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Тел/факс: (4852)97-15-13</w:t>
                        </w:r>
                      </w:p>
                    </w:tc>
                    <w:tc>
                      <w:tcPr>
                        <w:tcW w:w="4394" w:type="dxa"/>
                      </w:tcPr>
                      <w:p w:rsidR="003410AE" w:rsidRPr="00F84D66" w:rsidRDefault="003410AE" w:rsidP="005F247D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3410AE" w:rsidRPr="00F84D66" w:rsidRDefault="003410AE" w:rsidP="000A6375"/>
              </w:txbxContent>
            </v:textbox>
            <w10:wrap type="square" side="largest" anchorx="page"/>
          </v:shape>
        </w:pic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А.И.Клочихин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1795"/>
        <w:gridCol w:w="1605"/>
        <w:gridCol w:w="1278"/>
        <w:gridCol w:w="1560"/>
        <w:gridCol w:w="850"/>
        <w:gridCol w:w="851"/>
        <w:gridCol w:w="992"/>
        <w:gridCol w:w="1134"/>
      </w:tblGrid>
      <w:tr w:rsidR="006118C9" w:rsidRPr="00FA1B8F" w:rsidTr="00384958">
        <w:trPr>
          <w:trHeight w:val="1610"/>
        </w:trPr>
        <w:tc>
          <w:tcPr>
            <w:tcW w:w="533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95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05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278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56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85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6118C9" w:rsidRPr="007750C5" w:rsidTr="00384958">
        <w:trPr>
          <w:trHeight w:val="388"/>
        </w:trPr>
        <w:tc>
          <w:tcPr>
            <w:tcW w:w="533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F247D" w:rsidRPr="00FF1EFC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5F247D" w:rsidRPr="007750C5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8C9" w:rsidRPr="00FF1EFC" w:rsidTr="00384958">
        <w:trPr>
          <w:trHeight w:val="388"/>
        </w:trPr>
        <w:tc>
          <w:tcPr>
            <w:tcW w:w="533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F247D" w:rsidRPr="001124FD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5F247D" w:rsidRPr="00384958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247D" w:rsidRPr="00384958" w:rsidRDefault="005F247D" w:rsidP="00384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</w:tr>
      <w:tr w:rsidR="00A92299" w:rsidTr="00384958">
        <w:trPr>
          <w:trHeight w:val="288"/>
        </w:trPr>
        <w:tc>
          <w:tcPr>
            <w:tcW w:w="533" w:type="dxa"/>
          </w:tcPr>
          <w:p w:rsidR="003D5940" w:rsidRDefault="00A92299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3D5940" w:rsidRPr="005A56FB" w:rsidRDefault="003D5940" w:rsidP="005A56FB"/>
        </w:tc>
        <w:tc>
          <w:tcPr>
            <w:tcW w:w="1560" w:type="dxa"/>
          </w:tcPr>
          <w:p w:rsidR="003D5940" w:rsidRPr="006508B0" w:rsidRDefault="003D5940" w:rsidP="00240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Pr="005A56FB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384958">
        <w:trPr>
          <w:trHeight w:val="288"/>
        </w:trPr>
        <w:tc>
          <w:tcPr>
            <w:tcW w:w="533" w:type="dxa"/>
          </w:tcPr>
          <w:p w:rsidR="003D5940" w:rsidRDefault="006F020E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D5940" w:rsidRPr="006F020E" w:rsidRDefault="003D5940" w:rsidP="0057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D5940" w:rsidRPr="00572A58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384958">
        <w:trPr>
          <w:trHeight w:val="301"/>
        </w:trPr>
        <w:tc>
          <w:tcPr>
            <w:tcW w:w="533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F247D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7AF" w:rsidRDefault="00A557AF" w:rsidP="00E07BEE">
      <w:pPr>
        <w:spacing w:after="0" w:line="240" w:lineRule="auto"/>
      </w:pPr>
      <w:r>
        <w:separator/>
      </w:r>
    </w:p>
  </w:endnote>
  <w:endnote w:type="continuationSeparator" w:id="0">
    <w:p w:rsidR="00A557AF" w:rsidRDefault="00A557AF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7AF" w:rsidRDefault="00A557AF" w:rsidP="00E07BEE">
      <w:pPr>
        <w:spacing w:after="0" w:line="240" w:lineRule="auto"/>
      </w:pPr>
      <w:r>
        <w:separator/>
      </w:r>
    </w:p>
  </w:footnote>
  <w:footnote w:type="continuationSeparator" w:id="0">
    <w:p w:rsidR="00A557AF" w:rsidRDefault="00A557AF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FC0"/>
    <w:rsid w:val="0001273D"/>
    <w:rsid w:val="00013CCF"/>
    <w:rsid w:val="0004068C"/>
    <w:rsid w:val="00051D2B"/>
    <w:rsid w:val="000745D3"/>
    <w:rsid w:val="00075761"/>
    <w:rsid w:val="000824C9"/>
    <w:rsid w:val="00093F3C"/>
    <w:rsid w:val="000950B3"/>
    <w:rsid w:val="000A6375"/>
    <w:rsid w:val="000B62C2"/>
    <w:rsid w:val="000B649D"/>
    <w:rsid w:val="000C04AC"/>
    <w:rsid w:val="000E2E10"/>
    <w:rsid w:val="000F3A52"/>
    <w:rsid w:val="000F677A"/>
    <w:rsid w:val="00110923"/>
    <w:rsid w:val="001124FD"/>
    <w:rsid w:val="00113AC8"/>
    <w:rsid w:val="00114B77"/>
    <w:rsid w:val="001716B0"/>
    <w:rsid w:val="0019628C"/>
    <w:rsid w:val="001B232E"/>
    <w:rsid w:val="001C0365"/>
    <w:rsid w:val="001C6B90"/>
    <w:rsid w:val="001D20E4"/>
    <w:rsid w:val="002105AB"/>
    <w:rsid w:val="00215262"/>
    <w:rsid w:val="0024083E"/>
    <w:rsid w:val="002C756D"/>
    <w:rsid w:val="002D1691"/>
    <w:rsid w:val="002D7062"/>
    <w:rsid w:val="00302E22"/>
    <w:rsid w:val="00305406"/>
    <w:rsid w:val="003319BC"/>
    <w:rsid w:val="00334DE1"/>
    <w:rsid w:val="003410AE"/>
    <w:rsid w:val="00361A3F"/>
    <w:rsid w:val="0038163B"/>
    <w:rsid w:val="00381D63"/>
    <w:rsid w:val="00384958"/>
    <w:rsid w:val="00390930"/>
    <w:rsid w:val="003B0191"/>
    <w:rsid w:val="003D5940"/>
    <w:rsid w:val="003F3308"/>
    <w:rsid w:val="00434C03"/>
    <w:rsid w:val="004409E2"/>
    <w:rsid w:val="00495266"/>
    <w:rsid w:val="004A6A39"/>
    <w:rsid w:val="004B73AD"/>
    <w:rsid w:val="004E061E"/>
    <w:rsid w:val="004F4D48"/>
    <w:rsid w:val="0050744B"/>
    <w:rsid w:val="00511033"/>
    <w:rsid w:val="00524DA9"/>
    <w:rsid w:val="00526276"/>
    <w:rsid w:val="00564D69"/>
    <w:rsid w:val="00572A58"/>
    <w:rsid w:val="00594307"/>
    <w:rsid w:val="005A56FB"/>
    <w:rsid w:val="005A799C"/>
    <w:rsid w:val="005B37D2"/>
    <w:rsid w:val="005F247D"/>
    <w:rsid w:val="006074F9"/>
    <w:rsid w:val="006118C9"/>
    <w:rsid w:val="00630CD6"/>
    <w:rsid w:val="00644DA8"/>
    <w:rsid w:val="006508B0"/>
    <w:rsid w:val="00660ACD"/>
    <w:rsid w:val="006642B3"/>
    <w:rsid w:val="006668A2"/>
    <w:rsid w:val="0067735E"/>
    <w:rsid w:val="0068561B"/>
    <w:rsid w:val="006F020E"/>
    <w:rsid w:val="007750C5"/>
    <w:rsid w:val="007D0737"/>
    <w:rsid w:val="007E18C4"/>
    <w:rsid w:val="007E220D"/>
    <w:rsid w:val="007E6F1B"/>
    <w:rsid w:val="007F137F"/>
    <w:rsid w:val="00820D15"/>
    <w:rsid w:val="00831191"/>
    <w:rsid w:val="008371C8"/>
    <w:rsid w:val="0086379D"/>
    <w:rsid w:val="00863F5C"/>
    <w:rsid w:val="00891C9A"/>
    <w:rsid w:val="00893D7A"/>
    <w:rsid w:val="008A5DA3"/>
    <w:rsid w:val="00900B78"/>
    <w:rsid w:val="00917C12"/>
    <w:rsid w:val="00932E88"/>
    <w:rsid w:val="00932F8A"/>
    <w:rsid w:val="009612EF"/>
    <w:rsid w:val="00972692"/>
    <w:rsid w:val="00987C3C"/>
    <w:rsid w:val="009903F6"/>
    <w:rsid w:val="009A79DA"/>
    <w:rsid w:val="009E0E16"/>
    <w:rsid w:val="009E772C"/>
    <w:rsid w:val="009F06CF"/>
    <w:rsid w:val="00A00F03"/>
    <w:rsid w:val="00A47054"/>
    <w:rsid w:val="00A557AF"/>
    <w:rsid w:val="00A71FC0"/>
    <w:rsid w:val="00A92299"/>
    <w:rsid w:val="00AB7122"/>
    <w:rsid w:val="00AF44D6"/>
    <w:rsid w:val="00B208BA"/>
    <w:rsid w:val="00B26693"/>
    <w:rsid w:val="00B443B3"/>
    <w:rsid w:val="00B57261"/>
    <w:rsid w:val="00B75FB5"/>
    <w:rsid w:val="00BA63F5"/>
    <w:rsid w:val="00BB2F94"/>
    <w:rsid w:val="00BF1056"/>
    <w:rsid w:val="00C208AC"/>
    <w:rsid w:val="00C27EEA"/>
    <w:rsid w:val="00C355FE"/>
    <w:rsid w:val="00C40380"/>
    <w:rsid w:val="00C44BBE"/>
    <w:rsid w:val="00C471A7"/>
    <w:rsid w:val="00C81BA8"/>
    <w:rsid w:val="00C84464"/>
    <w:rsid w:val="00CD5446"/>
    <w:rsid w:val="00D11779"/>
    <w:rsid w:val="00D24CEE"/>
    <w:rsid w:val="00D46F9B"/>
    <w:rsid w:val="00D4784E"/>
    <w:rsid w:val="00D85AEE"/>
    <w:rsid w:val="00DB4F0A"/>
    <w:rsid w:val="00DC27A2"/>
    <w:rsid w:val="00DC7B66"/>
    <w:rsid w:val="00DD1C0A"/>
    <w:rsid w:val="00E07BEE"/>
    <w:rsid w:val="00E769D9"/>
    <w:rsid w:val="00E77ACC"/>
    <w:rsid w:val="00E902BE"/>
    <w:rsid w:val="00EE7266"/>
    <w:rsid w:val="00F138D6"/>
    <w:rsid w:val="00F56662"/>
    <w:rsid w:val="00F6484C"/>
    <w:rsid w:val="00F738E1"/>
    <w:rsid w:val="00F8731B"/>
    <w:rsid w:val="00FA1B8F"/>
    <w:rsid w:val="00FC1B5A"/>
    <w:rsid w:val="00FC42A4"/>
    <w:rsid w:val="00FF1AEA"/>
    <w:rsid w:val="00FF1EFC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DEC9FE"/>
  <w15:docId w15:val="{A0AA4386-5533-4811-BAC1-0735D144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  <w:style w:type="paragraph" w:styleId="ac">
    <w:name w:val="No Spacing"/>
    <w:uiPriority w:val="1"/>
    <w:qFormat/>
    <w:rsid w:val="005A56FB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A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4d8fb40dd0cf8e2fc0951a0c4f673f5a&amp;url=mailto%3Atender%40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rillov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8C138-120F-47F3-BF87-8506661F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16</Pages>
  <Words>7551</Words>
  <Characters>43044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20</cp:revision>
  <cp:lastPrinted>2016-03-10T12:30:00Z</cp:lastPrinted>
  <dcterms:created xsi:type="dcterms:W3CDTF">2016-12-06T11:17:00Z</dcterms:created>
  <dcterms:modified xsi:type="dcterms:W3CDTF">2017-01-20T12:27:00Z</dcterms:modified>
</cp:coreProperties>
</file>